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0A0F1" w14:textId="6B092896" w:rsidR="003A5E04" w:rsidRPr="003A5E04" w:rsidRDefault="007D4A22" w:rsidP="0004750B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</w:pPr>
      <w:r>
        <w:rPr>
          <w:rFonts w:ascii="Calibri" w:hAnsi="Calibri" w:cs="Calibri"/>
          <w:sz w:val="24"/>
          <w:szCs w:val="24"/>
        </w:rPr>
        <w:t xml:space="preserve">ANEXA </w:t>
      </w:r>
      <w:r w:rsidR="00E30330">
        <w:rPr>
          <w:rFonts w:ascii="Calibri" w:hAnsi="Calibri" w:cs="Calibri"/>
          <w:sz w:val="24"/>
          <w:szCs w:val="24"/>
        </w:rPr>
        <w:t>9</w:t>
      </w:r>
      <w:r>
        <w:rPr>
          <w:rFonts w:ascii="Calibri" w:hAnsi="Calibri" w:cs="Calibri"/>
          <w:sz w:val="24"/>
          <w:szCs w:val="24"/>
        </w:rPr>
        <w:t xml:space="preserve"> - </w:t>
      </w:r>
      <w:r w:rsidR="004878E7" w:rsidRPr="00C248F6">
        <w:rPr>
          <w:rFonts w:ascii="Calibri" w:hAnsi="Calibri" w:cs="Calibri"/>
          <w:sz w:val="24"/>
          <w:szCs w:val="24"/>
        </w:rPr>
        <w:t xml:space="preserve">Conţinutul-cadru al Raportului privind stadiul fizic al </w:t>
      </w:r>
      <w:r w:rsidRPr="00C248F6">
        <w:rPr>
          <w:rFonts w:ascii="Calibri" w:hAnsi="Calibri" w:cs="Calibri"/>
          <w:sz w:val="24"/>
          <w:szCs w:val="24"/>
        </w:rPr>
        <w:t>investiției</w:t>
      </w:r>
      <w:r w:rsidR="0018588E">
        <w:rPr>
          <w:rFonts w:ascii="Calibri" w:hAnsi="Calibri" w:cs="Calibri"/>
          <w:sz w:val="24"/>
          <w:szCs w:val="24"/>
        </w:rPr>
        <w:t xml:space="preserve"> Prioritatea 6/6.2</w:t>
      </w:r>
    </w:p>
    <w:p w14:paraId="3B3D951F" w14:textId="77777777" w:rsidR="007D4A22" w:rsidRDefault="007D4A22" w:rsidP="0004750B"/>
    <w:p w14:paraId="452FF1F2" w14:textId="33DCDE01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33998D4" w14:textId="3D042FFB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denumirea obiectivului de </w:t>
      </w:r>
      <w:r w:rsidR="007D4A22" w:rsidRPr="007D4A22">
        <w:rPr>
          <w:rFonts w:asciiTheme="minorHAnsi" w:hAnsiTheme="minorHAnsi" w:cstheme="minorHAnsi"/>
        </w:rPr>
        <w:t>investiții</w:t>
      </w:r>
      <w:r w:rsidRPr="007D4A22">
        <w:rPr>
          <w:rFonts w:asciiTheme="minorHAnsi" w:hAnsiTheme="minorHAnsi" w:cstheme="minorHAnsi"/>
        </w:rPr>
        <w:t>;</w:t>
      </w:r>
    </w:p>
    <w:p w14:paraId="615145E9" w14:textId="777777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>amplasamentul (judeţul, localitatea, adresa poştală şi/</w:t>
      </w:r>
      <w:r w:rsidR="007D4A22" w:rsidRPr="007D4A22">
        <w:rPr>
          <w:rFonts w:asciiTheme="minorHAnsi" w:hAnsiTheme="minorHAnsi" w:cstheme="minorHAnsi"/>
        </w:rPr>
        <w:t xml:space="preserve"> </w:t>
      </w:r>
      <w:r w:rsidRPr="007D4A22">
        <w:rPr>
          <w:rFonts w:asciiTheme="minorHAnsi" w:hAnsiTheme="minorHAnsi" w:cstheme="minorHAnsi"/>
        </w:rPr>
        <w:t>sau alte date de identificare, nr. cadastral, suprafa</w:t>
      </w:r>
      <w:r w:rsidR="00DF4F9A" w:rsidRPr="007D4A22">
        <w:rPr>
          <w:rFonts w:asciiTheme="minorHAnsi" w:hAnsiTheme="minorHAnsi" w:cstheme="minorHAnsi"/>
        </w:rPr>
        <w:t>ţ</w:t>
      </w:r>
      <w:r w:rsidRPr="007D4A22">
        <w:rPr>
          <w:rFonts w:asciiTheme="minorHAnsi" w:hAnsiTheme="minorHAnsi" w:cstheme="minorHAnsi"/>
        </w:rPr>
        <w:t>a);</w:t>
      </w:r>
    </w:p>
    <w:p w14:paraId="3B903A4B" w14:textId="1374BC77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</w:rPr>
      </w:pPr>
      <w:r w:rsidRPr="007D4A22">
        <w:rPr>
          <w:rFonts w:asciiTheme="minorHAnsi" w:hAnsiTheme="minorHAnsi" w:cstheme="minorHAnsi"/>
        </w:rPr>
        <w:t xml:space="preserve">titularul </w:t>
      </w:r>
      <w:r w:rsidR="007D4A22" w:rsidRPr="007D4A22">
        <w:rPr>
          <w:rFonts w:asciiTheme="minorHAnsi" w:hAnsiTheme="minorHAnsi" w:cstheme="minorHAnsi"/>
        </w:rPr>
        <w:t>investiției</w:t>
      </w:r>
      <w:r w:rsidR="00447C98" w:rsidRPr="007D4A22">
        <w:rPr>
          <w:rFonts w:asciiTheme="minorHAnsi" w:hAnsiTheme="minorHAnsi" w:cstheme="minorHAnsi"/>
        </w:rPr>
        <w:t>;</w:t>
      </w:r>
    </w:p>
    <w:p w14:paraId="4B8A6F2D" w14:textId="7A94DA86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2"/>
        </w:rPr>
      </w:pPr>
      <w:r w:rsidRPr="007D4A22">
        <w:rPr>
          <w:rFonts w:asciiTheme="minorHAnsi" w:hAnsiTheme="minorHAnsi" w:cstheme="minorHAnsi"/>
          <w:szCs w:val="24"/>
        </w:rPr>
        <w:t>regim juridic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7304EA5E" w14:textId="3DF43129" w:rsidR="007D4A22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beneficiarul </w:t>
      </w:r>
      <w:r w:rsidR="007D4A22" w:rsidRPr="007D4A22">
        <w:rPr>
          <w:rFonts w:asciiTheme="minorHAnsi" w:hAnsiTheme="minorHAnsi" w:cstheme="minorHAnsi"/>
          <w:szCs w:val="24"/>
        </w:rPr>
        <w:t>investiției</w:t>
      </w:r>
      <w:r w:rsidR="00447C98" w:rsidRPr="007D4A22">
        <w:rPr>
          <w:rFonts w:asciiTheme="minorHAnsi" w:hAnsiTheme="minorHAnsi" w:cstheme="minorHAnsi"/>
          <w:szCs w:val="24"/>
        </w:rPr>
        <w:t>;</w:t>
      </w:r>
    </w:p>
    <w:p w14:paraId="18D7E26C" w14:textId="7948A593" w:rsidR="004878E7" w:rsidRPr="007D4A22" w:rsidRDefault="00447C98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b/>
          <w:szCs w:val="24"/>
        </w:rPr>
      </w:pPr>
      <w:r w:rsidRPr="007D4A22">
        <w:rPr>
          <w:rFonts w:asciiTheme="minorHAnsi" w:hAnsiTheme="minorHAnsi" w:cstheme="minorHAnsi"/>
          <w:szCs w:val="24"/>
        </w:rPr>
        <w:t>elaboratorul proiectului;</w:t>
      </w:r>
    </w:p>
    <w:p w14:paraId="2D16113E" w14:textId="41A1699D" w:rsidR="004878E7" w:rsidRPr="007D4A22" w:rsidRDefault="004878E7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  <w:r w:rsidRPr="007D4A22">
        <w:rPr>
          <w:rFonts w:asciiTheme="minorHAnsi" w:hAnsiTheme="minorHAnsi" w:cstheme="minorHAnsi"/>
          <w:szCs w:val="24"/>
        </w:rPr>
        <w:t xml:space="preserve">nr. contract de achiziţie </w:t>
      </w:r>
      <w:r w:rsidR="00447C98" w:rsidRPr="007D4A22">
        <w:rPr>
          <w:rFonts w:asciiTheme="minorHAnsi" w:hAnsiTheme="minorHAnsi" w:cstheme="minorHAnsi"/>
          <w:szCs w:val="24"/>
        </w:rPr>
        <w:t xml:space="preserve">lucrări </w:t>
      </w:r>
      <w:r w:rsidRPr="007D4A22">
        <w:rPr>
          <w:rFonts w:asciiTheme="minorHAnsi" w:hAnsiTheme="minorHAnsi" w:cstheme="minorHAnsi"/>
          <w:szCs w:val="24"/>
        </w:rPr>
        <w:t>şi nr. de acte adiţionale încheiate p</w:t>
      </w:r>
      <w:r w:rsidR="00DF4F9A" w:rsidRPr="007D4A22">
        <w:rPr>
          <w:rFonts w:asciiTheme="minorHAnsi" w:hAnsiTheme="minorHAnsi" w:cstheme="minorHAnsi"/>
          <w:szCs w:val="24"/>
        </w:rPr>
        <w:t>â</w:t>
      </w:r>
      <w:r w:rsidRPr="007D4A22">
        <w:rPr>
          <w:rFonts w:asciiTheme="minorHAnsi" w:hAnsiTheme="minorHAnsi" w:cstheme="minorHAnsi"/>
          <w:szCs w:val="24"/>
        </w:rPr>
        <w:t>n</w:t>
      </w:r>
      <w:r w:rsidR="00DF4F9A" w:rsidRPr="007D4A22">
        <w:rPr>
          <w:rFonts w:asciiTheme="minorHAnsi" w:hAnsiTheme="minorHAnsi" w:cstheme="minorHAnsi"/>
          <w:szCs w:val="24"/>
        </w:rPr>
        <w:t>ă</w:t>
      </w:r>
      <w:r w:rsidRPr="007D4A22">
        <w:rPr>
          <w:rFonts w:asciiTheme="minorHAnsi" w:hAnsiTheme="minorHAnsi" w:cstheme="minorHAnsi"/>
          <w:szCs w:val="24"/>
        </w:rPr>
        <w:t xml:space="preserve"> la momentul întocmirii raportului.</w:t>
      </w:r>
    </w:p>
    <w:p w14:paraId="685D8F2A" w14:textId="77777777" w:rsidR="007D4A22" w:rsidRPr="007D4A22" w:rsidRDefault="007D4A22" w:rsidP="007D4A22">
      <w:pPr>
        <w:pStyle w:val="ListParagraph"/>
        <w:numPr>
          <w:ilvl w:val="0"/>
          <w:numId w:val="27"/>
        </w:numPr>
        <w:spacing w:after="0"/>
        <w:rPr>
          <w:rFonts w:asciiTheme="minorHAnsi" w:hAnsiTheme="minorHAnsi" w:cstheme="minorHAnsi"/>
          <w:szCs w:val="24"/>
        </w:rPr>
      </w:pP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Pentru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fiecare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element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parte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inclusiv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solu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 xml:space="preserve">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va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exact ca </w:t>
            </w:r>
            <w:proofErr w:type="spellStart"/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devizul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oferta</w:t>
            </w:r>
            <w:proofErr w:type="spellEnd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lastRenderedPageBreak/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2BC16C7A" w:rsidR="004878E7" w:rsidRPr="00C248F6" w:rsidRDefault="007D4A22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ins w:id="0" w:author="MIHAELA RADULESCU" w:date="2023-09-04T10:34:00Z">
        <w:r>
          <w:rPr>
            <w:rFonts w:ascii="Calibri" w:hAnsi="Calibri" w:cs="Calibri"/>
            <w:snapToGrid w:val="0"/>
            <w:sz w:val="24"/>
            <w:szCs w:val="24"/>
          </w:rPr>
          <w:t>C</w:t>
        </w:r>
      </w:ins>
      <w:del w:id="1" w:author="MIHAELA RADULESCU" w:date="2023-09-04T10:34:00Z">
        <w:r w:rsidR="004878E7" w:rsidRPr="00C248F6" w:rsidDel="007D4A22">
          <w:rPr>
            <w:rFonts w:ascii="Calibri" w:hAnsi="Calibri" w:cs="Calibri"/>
            <w:snapToGrid w:val="0"/>
            <w:sz w:val="24"/>
            <w:szCs w:val="24"/>
          </w:rPr>
          <w:delText>c</w:delText>
        </w:r>
      </w:del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="004878E7"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="004878E7"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C956" w14:textId="77777777" w:rsidR="004E454C" w:rsidRDefault="004E454C" w:rsidP="00476EF1">
      <w:pPr>
        <w:spacing w:after="0" w:line="240" w:lineRule="auto"/>
      </w:pPr>
      <w:r>
        <w:separator/>
      </w:r>
    </w:p>
  </w:endnote>
  <w:endnote w:type="continuationSeparator" w:id="0">
    <w:p w14:paraId="13C0EAA3" w14:textId="77777777" w:rsidR="004E454C" w:rsidRDefault="004E454C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7A817" w14:textId="2768C0A4" w:rsidR="00554E3D" w:rsidRDefault="003B5A40">
    <w:pPr>
      <w:pStyle w:val="Footer"/>
    </w:pPr>
    <w:r>
      <w:rPr>
        <w:noProof/>
      </w:rPr>
      <w:drawing>
        <wp:inline distT="0" distB="0" distL="0" distR="0" wp14:anchorId="322FD2F9" wp14:editId="3AA6ADDD">
          <wp:extent cx="564642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5ED2F" w14:textId="77777777" w:rsidR="004E454C" w:rsidRDefault="004E454C" w:rsidP="00476EF1">
      <w:pPr>
        <w:spacing w:after="0" w:line="240" w:lineRule="auto"/>
      </w:pPr>
      <w:r>
        <w:separator/>
      </w:r>
    </w:p>
  </w:footnote>
  <w:footnote w:type="continuationSeparator" w:id="0">
    <w:p w14:paraId="74D55996" w14:textId="77777777" w:rsidR="004E454C" w:rsidRDefault="004E454C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5228FCFE" w:rsidR="004F42F9" w:rsidRPr="004F42F9" w:rsidRDefault="003B5A40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noProof/>
      </w:rPr>
      <w:drawing>
        <wp:inline distT="0" distB="0" distL="0" distR="0" wp14:anchorId="097E906A" wp14:editId="5776FAD0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D27DD"/>
    <w:multiLevelType w:val="hybridMultilevel"/>
    <w:tmpl w:val="055CEA90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1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9FF527F"/>
    <w:multiLevelType w:val="hybridMultilevel"/>
    <w:tmpl w:val="47A4C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9F3D1C"/>
    <w:multiLevelType w:val="hybridMultilevel"/>
    <w:tmpl w:val="13FCFD7A"/>
    <w:lvl w:ilvl="0" w:tplc="B4DCFE3C">
      <w:numFmt w:val="bullet"/>
      <w:lvlText w:val="-"/>
      <w:lvlJc w:val="left"/>
      <w:pPr>
        <w:ind w:left="411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574A1"/>
    <w:multiLevelType w:val="hybridMultilevel"/>
    <w:tmpl w:val="12384966"/>
    <w:lvl w:ilvl="0" w:tplc="B4DCFE3C">
      <w:numFmt w:val="bullet"/>
      <w:lvlText w:val="-"/>
      <w:lvlJc w:val="left"/>
      <w:pPr>
        <w:ind w:left="462" w:hanging="360"/>
      </w:pPr>
      <w:rPr>
        <w:rFonts w:ascii="Calibri" w:eastAsiaTheme="minorHAns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9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3"/>
  </w:num>
  <w:num w:numId="15">
    <w:abstractNumId w:val="4"/>
  </w:num>
  <w:num w:numId="16">
    <w:abstractNumId w:val="6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4"/>
  </w:num>
  <w:num w:numId="21">
    <w:abstractNumId w:val="5"/>
  </w:num>
  <w:num w:numId="22">
    <w:abstractNumId w:val="7"/>
  </w:num>
  <w:num w:numId="23">
    <w:abstractNumId w:val="6"/>
  </w:num>
  <w:num w:numId="24">
    <w:abstractNumId w:val="2"/>
  </w:num>
  <w:num w:numId="25">
    <w:abstractNumId w:val="0"/>
  </w:num>
  <w:num w:numId="26">
    <w:abstractNumId w:val="8"/>
  </w:num>
  <w:num w:numId="2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HAELA RADULESCU">
    <w15:presenceInfo w15:providerId="None" w15:userId="MIHAELA RADULESC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4750B"/>
    <w:rsid w:val="00052729"/>
    <w:rsid w:val="0005744D"/>
    <w:rsid w:val="00116BDF"/>
    <w:rsid w:val="001374C5"/>
    <w:rsid w:val="0015741D"/>
    <w:rsid w:val="0018588E"/>
    <w:rsid w:val="00195BF1"/>
    <w:rsid w:val="001C01B8"/>
    <w:rsid w:val="0021574E"/>
    <w:rsid w:val="00235E41"/>
    <w:rsid w:val="002A45D6"/>
    <w:rsid w:val="002C1613"/>
    <w:rsid w:val="002C2DA4"/>
    <w:rsid w:val="00335B22"/>
    <w:rsid w:val="00345710"/>
    <w:rsid w:val="00387C46"/>
    <w:rsid w:val="00396A54"/>
    <w:rsid w:val="003A5E04"/>
    <w:rsid w:val="003B5A40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E454C"/>
    <w:rsid w:val="004F3210"/>
    <w:rsid w:val="004F42F9"/>
    <w:rsid w:val="00534C92"/>
    <w:rsid w:val="005370CD"/>
    <w:rsid w:val="00554E3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D4A22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331D0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30330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VOICU</cp:lastModifiedBy>
  <cp:revision>16</cp:revision>
  <cp:lastPrinted>2015-09-21T11:20:00Z</cp:lastPrinted>
  <dcterms:created xsi:type="dcterms:W3CDTF">2023-02-20T21:11:00Z</dcterms:created>
  <dcterms:modified xsi:type="dcterms:W3CDTF">2023-11-09T15:10:00Z</dcterms:modified>
</cp:coreProperties>
</file>